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DC2" w:rsidRDefault="00D06C43">
      <w:pPr>
        <w:rPr>
          <w:b/>
          <w:u w:val="single"/>
        </w:rPr>
      </w:pPr>
      <w:r w:rsidRPr="00D06C43">
        <w:rPr>
          <w:b/>
          <w:u w:val="single"/>
        </w:rPr>
        <w:t>MODULE 4</w:t>
      </w:r>
    </w:p>
    <w:p w:rsidR="00D06C43" w:rsidRDefault="00D06C43">
      <w:pPr>
        <w:rPr>
          <w:b/>
          <w:u w:val="single"/>
        </w:rPr>
      </w:pPr>
    </w:p>
    <w:p w:rsidR="00DC4292" w:rsidRDefault="00D06C43">
      <w:pPr>
        <w:rPr>
          <w:b/>
        </w:rPr>
      </w:pPr>
      <w:r>
        <w:rPr>
          <w:b/>
        </w:rPr>
        <w:t xml:space="preserve">Section 5: </w:t>
      </w:r>
    </w:p>
    <w:p w:rsidR="00D06C43" w:rsidRDefault="00DC4292" w:rsidP="00DC4292">
      <w:pPr>
        <w:ind w:firstLine="720"/>
        <w:rPr>
          <w:b/>
        </w:rPr>
      </w:pPr>
      <w:r>
        <w:rPr>
          <w:b/>
        </w:rPr>
        <w:t>Histological pictures page 5 of 6</w:t>
      </w:r>
      <w:ins w:id="0" w:author="Nicole" w:date="2013-05-23T09:52:00Z">
        <w:r w:rsidR="00CF3714">
          <w:rPr>
            <w:b/>
          </w:rPr>
          <w:t xml:space="preserve"> </w:t>
        </w:r>
        <w:r w:rsidR="00CF3714">
          <w:fldChar w:fldCharType="begin"/>
        </w:r>
        <w:r w:rsidR="00CF3714">
          <w:instrText xml:space="preserve"> HYPERLINK "http://en.wikipedia.org/wiki/File:Coupe_de_poumon_atteint_de_silicose.jpg" </w:instrText>
        </w:r>
        <w:r w:rsidR="00CF3714">
          <w:fldChar w:fldCharType="separate"/>
        </w:r>
        <w:r w:rsidR="00CF3714">
          <w:rPr>
            <w:rStyle w:val="Hyperlink"/>
          </w:rPr>
          <w:t>http://en.wikipedia.org/wiki/File:Coupe_de_poumon_atteint_de_silicose.jpg</w:t>
        </w:r>
        <w:r w:rsidR="00CF3714">
          <w:fldChar w:fldCharType="end"/>
        </w:r>
        <w:r w:rsidR="00CF3714">
          <w:t xml:space="preserve"> CCBYSA</w:t>
        </w:r>
      </w:ins>
    </w:p>
    <w:p w:rsidR="00DC4292" w:rsidRPr="00DC4292" w:rsidRDefault="00DC4292" w:rsidP="00DC4292">
      <w:pPr>
        <w:pStyle w:val="ListParagraph"/>
        <w:numPr>
          <w:ilvl w:val="0"/>
          <w:numId w:val="1"/>
        </w:numPr>
        <w:rPr>
          <w:b/>
        </w:rPr>
      </w:pPr>
      <w:r w:rsidRPr="00DC4292">
        <w:rPr>
          <w:b/>
        </w:rPr>
        <w:t>Radiological features of silicosis</w:t>
      </w:r>
      <w:ins w:id="1" w:author="Nicole" w:date="2013-05-27T15:15:00Z">
        <w:r w:rsidR="004E4480">
          <w:rPr>
            <w:b/>
          </w:rPr>
          <w:t xml:space="preserve"> </w:t>
        </w:r>
        <w:r w:rsidR="004E4480">
          <w:fldChar w:fldCharType="begin"/>
        </w:r>
        <w:r w:rsidR="004E4480">
          <w:instrText xml:space="preserve"> HYPERLINK "http://www.flickr.com/photos/pulmonary_pathology/7462024074/" </w:instrText>
        </w:r>
        <w:r w:rsidR="004E4480">
          <w:fldChar w:fldCharType="separate"/>
        </w:r>
        <w:r w:rsidR="004E4480">
          <w:rPr>
            <w:rStyle w:val="Hyperlink"/>
          </w:rPr>
          <w:t>http://www.flickr.com/photos/pulmonary_pathology/7462024074/</w:t>
        </w:r>
        <w:r w:rsidR="004E4480">
          <w:fldChar w:fldCharType="end"/>
        </w:r>
        <w:r w:rsidR="004E4480">
          <w:t xml:space="preserve">  </w:t>
        </w:r>
      </w:ins>
    </w:p>
    <w:p w:rsidR="00DC4292" w:rsidRDefault="00DC4292" w:rsidP="00DC4292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Pulmonary tuberculosis</w:t>
      </w:r>
    </w:p>
    <w:p w:rsidR="00DC4292" w:rsidRDefault="00DC4292" w:rsidP="00476B5A">
      <w:pPr>
        <w:rPr>
          <w:b/>
        </w:rPr>
      </w:pPr>
    </w:p>
    <w:p w:rsidR="00476B5A" w:rsidRDefault="00476B5A" w:rsidP="00476B5A">
      <w:pPr>
        <w:rPr>
          <w:b/>
        </w:rPr>
      </w:pPr>
      <w:r>
        <w:rPr>
          <w:b/>
        </w:rPr>
        <w:t>Section 10:</w:t>
      </w:r>
    </w:p>
    <w:p w:rsidR="00476B5A" w:rsidRDefault="00476B5A" w:rsidP="00476B5A">
      <w:pPr>
        <w:rPr>
          <w:b/>
        </w:rPr>
      </w:pPr>
      <w:r>
        <w:rPr>
          <w:b/>
        </w:rPr>
        <w:tab/>
      </w:r>
      <w:r w:rsidR="00EE1528">
        <w:rPr>
          <w:b/>
        </w:rPr>
        <w:t xml:space="preserve">Page </w:t>
      </w:r>
      <w:r>
        <w:rPr>
          <w:b/>
        </w:rPr>
        <w:t xml:space="preserve">3 of </w:t>
      </w:r>
      <w:r w:rsidR="00EE1528">
        <w:rPr>
          <w:b/>
        </w:rPr>
        <w:t xml:space="preserve">6 </w:t>
      </w:r>
    </w:p>
    <w:p w:rsidR="00EE1528" w:rsidRDefault="00EE1528" w:rsidP="00EE152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Pictures have descriptions which may need to be edited.</w:t>
      </w:r>
      <w:ins w:id="2" w:author="Nicole" w:date="2013-05-28T11:25:00Z">
        <w:r w:rsidR="00AE4BA6" w:rsidRPr="00AE4BA6">
          <w:t xml:space="preserve"> </w:t>
        </w:r>
        <w:r w:rsidR="00AE4BA6">
          <w:fldChar w:fldCharType="begin"/>
        </w:r>
        <w:r w:rsidR="00AE4BA6">
          <w:instrText xml:space="preserve"> HYPERLINK "http://library.med.utah.edu/WebPath/LUNGHTML/LUNG091.html" </w:instrText>
        </w:r>
        <w:r w:rsidR="00AE4BA6">
          <w:fldChar w:fldCharType="separate"/>
        </w:r>
        <w:r w:rsidR="00AE4BA6">
          <w:rPr>
            <w:rStyle w:val="Hyperlink"/>
          </w:rPr>
          <w:t>http://library.med.utah.edu/WebPath/LUNGHTML/LUNG091.html</w:t>
        </w:r>
        <w:r w:rsidR="00AE4BA6">
          <w:fldChar w:fldCharType="end"/>
        </w:r>
        <w:r w:rsidR="00AE4BA6">
          <w:t xml:space="preserve"> </w:t>
        </w:r>
        <w:r w:rsidR="00AE4BA6" w:rsidRPr="00AE4BA6">
          <w:t xml:space="preserve">acute extrinsic </w:t>
        </w:r>
        <w:proofErr w:type="spellStart"/>
        <w:r w:rsidR="00AE4BA6" w:rsidRPr="00AE4BA6">
          <w:t>alveolitis</w:t>
        </w:r>
      </w:ins>
      <w:proofErr w:type="spellEnd"/>
    </w:p>
    <w:p w:rsidR="00EE1528" w:rsidRDefault="00AE4BA6" w:rsidP="00EE1528">
      <w:pPr>
        <w:rPr>
          <w:b/>
        </w:rPr>
      </w:pPr>
      <w:ins w:id="3" w:author="Nicole" w:date="2013-05-28T11:28:00Z">
        <w:r w:rsidRPr="00AE4BA6">
          <w:rPr>
            <w:b/>
          </w:rPr>
          <w:t>By Mluisamtz11 (Own work) [CC-BY-SA-3.0 (http://creativecommons.org/licenses/by-sa/3.0) or GFDL (http://www.gnu.org/copyleft/fdl.html)], via Wikimedia Commons</w:t>
        </w:r>
        <w:r>
          <w:rPr>
            <w:b/>
          </w:rPr>
          <w:t xml:space="preserve"> - </w:t>
        </w:r>
        <w:r>
          <w:fldChar w:fldCharType="begin"/>
        </w:r>
        <w:r>
          <w:instrText xml:space="preserve"> HYPERLINK "http://commons.wikimedia.org/wiki/File:Patron_finamente_nodulillar.jpg" </w:instrText>
        </w:r>
        <w:r>
          <w:fldChar w:fldCharType="separate"/>
        </w:r>
        <w:r>
          <w:rPr>
            <w:rStyle w:val="Hyperlink"/>
          </w:rPr>
          <w:t>http://commons.wikimedia.org/wiki/File:Patron_finamente_nodulillar.jpg</w:t>
        </w:r>
        <w:r>
          <w:fldChar w:fldCharType="end"/>
        </w:r>
        <w:r>
          <w:t xml:space="preserve"> </w:t>
        </w:r>
      </w:ins>
      <w:bookmarkStart w:id="4" w:name="_GoBack"/>
      <w:bookmarkEnd w:id="4"/>
    </w:p>
    <w:p w:rsidR="00EE1528" w:rsidRDefault="005034F3" w:rsidP="005034F3">
      <w:pPr>
        <w:rPr>
          <w:b/>
        </w:rPr>
      </w:pPr>
      <w:r>
        <w:rPr>
          <w:b/>
        </w:rPr>
        <w:t>Section 15</w:t>
      </w:r>
    </w:p>
    <w:p w:rsidR="005034F3" w:rsidRDefault="001830CC" w:rsidP="005034F3">
      <w:pPr>
        <w:rPr>
          <w:b/>
        </w:rPr>
      </w:pPr>
      <w:r>
        <w:rPr>
          <w:b/>
        </w:rPr>
        <w:tab/>
        <w:t>Page 6</w:t>
      </w:r>
      <w:r w:rsidR="005034F3">
        <w:rPr>
          <w:b/>
        </w:rPr>
        <w:t xml:space="preserve"> of 11</w:t>
      </w:r>
    </w:p>
    <w:p w:rsidR="001830CC" w:rsidRPr="001830CC" w:rsidRDefault="001830CC" w:rsidP="001830CC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Skin protective function</w:t>
      </w:r>
    </w:p>
    <w:p w:rsidR="001830CC" w:rsidRDefault="001830CC" w:rsidP="001830CC">
      <w:pPr>
        <w:ind w:left="720"/>
        <w:rPr>
          <w:b/>
        </w:rPr>
      </w:pPr>
      <w:r>
        <w:rPr>
          <w:b/>
        </w:rPr>
        <w:t>Page 9 of 11</w:t>
      </w:r>
    </w:p>
    <w:p w:rsidR="001830CC" w:rsidRPr="001830CC" w:rsidRDefault="001830CC" w:rsidP="001830CC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Picture tittle skin and light</w:t>
      </w:r>
    </w:p>
    <w:sectPr w:rsidR="001830CC" w:rsidRPr="001830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B4E64"/>
    <w:multiLevelType w:val="hybridMultilevel"/>
    <w:tmpl w:val="D3F4ED88"/>
    <w:lvl w:ilvl="0" w:tplc="CE38F71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C43"/>
    <w:rsid w:val="000D4DC2"/>
    <w:rsid w:val="001830CC"/>
    <w:rsid w:val="00476B5A"/>
    <w:rsid w:val="004E4480"/>
    <w:rsid w:val="005034F3"/>
    <w:rsid w:val="00AE4BA6"/>
    <w:rsid w:val="00CF3714"/>
    <w:rsid w:val="00D06C43"/>
    <w:rsid w:val="00DC4292"/>
    <w:rsid w:val="00EE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429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F371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4B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B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429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F371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4B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B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Cape Town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Nicole</cp:lastModifiedBy>
  <cp:revision>3</cp:revision>
  <cp:lastPrinted>2013-05-27T13:10:00Z</cp:lastPrinted>
  <dcterms:created xsi:type="dcterms:W3CDTF">2013-05-23T07:53:00Z</dcterms:created>
  <dcterms:modified xsi:type="dcterms:W3CDTF">2013-05-28T09:28:00Z</dcterms:modified>
</cp:coreProperties>
</file>